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F4E95" w14:textId="4D4543AD" w:rsidR="00DF4C62" w:rsidRPr="00585DD0" w:rsidRDefault="00DF4C62" w:rsidP="00DF4C62">
      <w:pPr>
        <w:pStyle w:val="Nagwek2"/>
        <w:numPr>
          <w:ilvl w:val="0"/>
          <w:numId w:val="0"/>
        </w:numPr>
        <w:tabs>
          <w:tab w:val="left" w:pos="709"/>
        </w:tabs>
        <w:spacing w:before="0" w:after="0"/>
        <w:ind w:left="709" w:hanging="709"/>
        <w:rPr>
          <w:rFonts w:cs="Arial"/>
          <w:b/>
          <w:sz w:val="24"/>
          <w:szCs w:val="24"/>
          <w:lang w:val="pl-PL"/>
        </w:rPr>
      </w:pPr>
      <w:bookmarkStart w:id="0" w:name="_GoBack"/>
      <w:bookmarkEnd w:id="0"/>
      <w:r w:rsidRPr="00DF4C62">
        <w:rPr>
          <w:rFonts w:cs="Arial"/>
          <w:b/>
          <w:sz w:val="24"/>
          <w:szCs w:val="24"/>
          <w:lang w:val="pl-PL"/>
        </w:rPr>
        <w:t>Załącznik nr 1.</w:t>
      </w:r>
      <w:r w:rsidR="00585DD0">
        <w:rPr>
          <w:rFonts w:cs="Arial"/>
          <w:b/>
          <w:sz w:val="24"/>
          <w:szCs w:val="24"/>
          <w:lang w:val="pl-PL"/>
        </w:rPr>
        <w:t xml:space="preserve">2 </w:t>
      </w:r>
      <w:r w:rsidR="003D7981">
        <w:rPr>
          <w:rFonts w:cs="Arial"/>
          <w:b/>
          <w:sz w:val="24"/>
          <w:szCs w:val="24"/>
          <w:lang w:val="pl-PL"/>
        </w:rPr>
        <w:t xml:space="preserve">do </w:t>
      </w:r>
      <w:r w:rsidR="00846C83">
        <w:rPr>
          <w:rFonts w:cs="Arial"/>
          <w:b/>
          <w:color w:val="000000"/>
          <w:lang w:val="pl-PL"/>
        </w:rPr>
        <w:t>Części II S</w:t>
      </w:r>
      <w:r w:rsidR="00585DD0" w:rsidRPr="00585DD0">
        <w:rPr>
          <w:rFonts w:cs="Arial"/>
          <w:b/>
          <w:color w:val="000000"/>
          <w:lang w:val="pl-PL"/>
        </w:rPr>
        <w:t xml:space="preserve">WZ    </w:t>
      </w:r>
    </w:p>
    <w:p w14:paraId="2EEF4E96" w14:textId="77777777" w:rsidR="00DF4C62" w:rsidRPr="00DF4C62" w:rsidRDefault="00DF4C62" w:rsidP="00DF4C62">
      <w:pPr>
        <w:pStyle w:val="Tekstpodstawowy"/>
        <w:rPr>
          <w:lang w:eastAsia="en-US"/>
        </w:rPr>
      </w:pPr>
    </w:p>
    <w:p w14:paraId="2EEF4E97" w14:textId="77777777" w:rsidR="00DF4C62" w:rsidRPr="00DF4C62" w:rsidRDefault="00DF4C62" w:rsidP="00DF4C62">
      <w:pPr>
        <w:pStyle w:val="Nagwek2"/>
        <w:numPr>
          <w:ilvl w:val="0"/>
          <w:numId w:val="0"/>
        </w:numPr>
        <w:tabs>
          <w:tab w:val="left" w:pos="0"/>
          <w:tab w:val="left" w:pos="1560"/>
        </w:tabs>
        <w:spacing w:before="0" w:after="0"/>
        <w:jc w:val="center"/>
        <w:rPr>
          <w:rFonts w:cs="Arial"/>
          <w:b/>
          <w:szCs w:val="22"/>
          <w:lang w:val="pl-PL"/>
        </w:rPr>
      </w:pPr>
      <w:r w:rsidRPr="00DF4C62">
        <w:rPr>
          <w:rFonts w:cs="Arial"/>
          <w:b/>
          <w:szCs w:val="22"/>
          <w:lang w:val="pl-PL"/>
        </w:rPr>
        <w:t>WYKAZ MATERIAŁÓW PODSTAWOWYCH I CZĘŚCI ZAMIENNYCH KONIECZNYCH DO WYKONANIA USŁUG.</w:t>
      </w:r>
    </w:p>
    <w:p w14:paraId="2EEF4E98" w14:textId="77777777" w:rsidR="00DF4C62" w:rsidRDefault="00DF4C62" w:rsidP="00DF4C62">
      <w:pPr>
        <w:pStyle w:val="Akapitzlist"/>
        <w:spacing w:line="360" w:lineRule="auto"/>
        <w:ind w:left="360" w:firstLine="139"/>
        <w:jc w:val="both"/>
        <w:rPr>
          <w:rFonts w:asciiTheme="minorHAnsi" w:hAnsiTheme="minorHAnsi"/>
          <w:szCs w:val="22"/>
        </w:rPr>
      </w:pPr>
    </w:p>
    <w:p w14:paraId="2EEF4E99" w14:textId="77777777" w:rsidR="00E06C4B" w:rsidRPr="005B4F00" w:rsidRDefault="00E06C4B" w:rsidP="00E06C4B">
      <w:pPr>
        <w:jc w:val="both"/>
        <w:rPr>
          <w:rFonts w:ascii="Arial" w:hAnsi="Arial" w:cs="Arial"/>
          <w:bCs/>
          <w:kern w:val="32"/>
          <w:sz w:val="22"/>
          <w:szCs w:val="32"/>
          <w:lang w:eastAsia="en-US"/>
        </w:rPr>
      </w:pPr>
      <w:r w:rsidRPr="005B4F00">
        <w:rPr>
          <w:rFonts w:ascii="Arial" w:hAnsi="Arial" w:cs="Arial"/>
          <w:bCs/>
          <w:kern w:val="32"/>
          <w:sz w:val="22"/>
          <w:szCs w:val="32"/>
          <w:lang w:eastAsia="en-US"/>
        </w:rPr>
        <w:t>Kontrahent jest zobowiązany posiadać na stanie magazynowym lub mieć zawarte umowy z dostawcami i producentami, zapewniające możliwość szybkiej dostawy na teren Elektrowni poniżej wymienionych Materiałów Podstawowych i Części Zamiennych. Zakres zabezpieczanych Materiałów Podstawowych i Części Zamiennych dotyczy asortymentu dostępnego w standardowym obrocie handlowym i nie wymagającego specjalnej prefabrykacji, oczekiwania na produkcję pod zamówienie.</w:t>
      </w:r>
    </w:p>
    <w:p w14:paraId="2EEF4E9A" w14:textId="77777777" w:rsidR="00E06C4B" w:rsidRPr="005B4F00" w:rsidRDefault="00E06C4B" w:rsidP="00E06C4B">
      <w:pPr>
        <w:jc w:val="both"/>
        <w:rPr>
          <w:rFonts w:ascii="Arial" w:hAnsi="Arial" w:cs="Arial"/>
          <w:bCs/>
          <w:kern w:val="32"/>
          <w:sz w:val="22"/>
          <w:szCs w:val="32"/>
          <w:lang w:eastAsia="en-US"/>
        </w:rPr>
      </w:pPr>
    </w:p>
    <w:p w14:paraId="2EEF4E9B" w14:textId="77777777" w:rsidR="00E06C4B" w:rsidRPr="005B4F00" w:rsidRDefault="00E06C4B" w:rsidP="00E06C4B">
      <w:pPr>
        <w:pStyle w:val="Akapitzlist"/>
        <w:numPr>
          <w:ilvl w:val="0"/>
          <w:numId w:val="2"/>
        </w:numPr>
        <w:spacing w:before="120" w:after="120"/>
        <w:ind w:left="357" w:hanging="357"/>
        <w:rPr>
          <w:rFonts w:ascii="Arial" w:hAnsi="Arial" w:cs="Arial"/>
          <w:bCs/>
          <w:kern w:val="32"/>
          <w:sz w:val="22"/>
          <w:szCs w:val="32"/>
          <w:lang w:eastAsia="en-US"/>
        </w:rPr>
      </w:pPr>
      <w:r w:rsidRPr="005B4F00">
        <w:rPr>
          <w:rFonts w:ascii="Arial" w:hAnsi="Arial" w:cs="Arial"/>
          <w:bCs/>
          <w:kern w:val="32"/>
          <w:sz w:val="22"/>
          <w:szCs w:val="32"/>
          <w:lang w:eastAsia="en-US"/>
        </w:rPr>
        <w:t xml:space="preserve">łożyska najczęściej stosowane: kulkowe, baryłkowe, stożkowe, walcowe -  do średnicy wałka nie przekraczającej  Ø100 mm. </w:t>
      </w:r>
    </w:p>
    <w:p w14:paraId="2EEF4E9C" w14:textId="77777777" w:rsidR="00E06C4B" w:rsidRPr="005B4F00" w:rsidRDefault="00E06C4B" w:rsidP="00E06C4B">
      <w:pPr>
        <w:pStyle w:val="Akapitzlist"/>
        <w:numPr>
          <w:ilvl w:val="0"/>
          <w:numId w:val="2"/>
        </w:numPr>
        <w:spacing w:before="120" w:after="120"/>
        <w:ind w:left="357" w:hanging="357"/>
        <w:rPr>
          <w:rFonts w:ascii="Arial" w:hAnsi="Arial" w:cs="Arial"/>
          <w:bCs/>
          <w:kern w:val="32"/>
          <w:sz w:val="22"/>
          <w:szCs w:val="32"/>
          <w:lang w:eastAsia="en-US"/>
        </w:rPr>
      </w:pPr>
      <w:r w:rsidRPr="005B4F00">
        <w:rPr>
          <w:rFonts w:ascii="Arial" w:hAnsi="Arial" w:cs="Arial"/>
          <w:bCs/>
          <w:kern w:val="32"/>
          <w:sz w:val="22"/>
          <w:szCs w:val="32"/>
          <w:lang w:eastAsia="en-US"/>
        </w:rPr>
        <w:t xml:space="preserve">pierścienie zabezpieczające, </w:t>
      </w:r>
      <w:proofErr w:type="spellStart"/>
      <w:r w:rsidRPr="005B4F00">
        <w:rPr>
          <w:rFonts w:ascii="Arial" w:hAnsi="Arial" w:cs="Arial"/>
          <w:bCs/>
          <w:kern w:val="32"/>
          <w:sz w:val="22"/>
          <w:szCs w:val="32"/>
          <w:lang w:eastAsia="en-US"/>
        </w:rPr>
        <w:t>simeringi</w:t>
      </w:r>
      <w:proofErr w:type="spellEnd"/>
      <w:r w:rsidRPr="005B4F00">
        <w:rPr>
          <w:rFonts w:ascii="Arial" w:hAnsi="Arial" w:cs="Arial"/>
          <w:bCs/>
          <w:kern w:val="32"/>
          <w:sz w:val="22"/>
          <w:szCs w:val="32"/>
          <w:lang w:eastAsia="en-US"/>
        </w:rPr>
        <w:t>, uszczelki, do montażu w/w łożysk,</w:t>
      </w:r>
    </w:p>
    <w:p w14:paraId="2EEF4E9D" w14:textId="77777777" w:rsidR="00E06C4B" w:rsidRPr="005B4F00" w:rsidRDefault="00E06C4B" w:rsidP="00E06C4B">
      <w:pPr>
        <w:pStyle w:val="Akapitzlist"/>
        <w:numPr>
          <w:ilvl w:val="0"/>
          <w:numId w:val="2"/>
        </w:numPr>
        <w:spacing w:before="120" w:after="120"/>
        <w:ind w:left="357" w:hanging="357"/>
        <w:rPr>
          <w:rFonts w:ascii="Arial" w:hAnsi="Arial" w:cs="Arial"/>
          <w:bCs/>
          <w:kern w:val="32"/>
          <w:sz w:val="22"/>
          <w:szCs w:val="32"/>
          <w:lang w:eastAsia="en-US"/>
        </w:rPr>
      </w:pPr>
      <w:r w:rsidRPr="005B4F00">
        <w:rPr>
          <w:rFonts w:ascii="Arial" w:hAnsi="Arial" w:cs="Arial"/>
          <w:bCs/>
          <w:kern w:val="32"/>
          <w:sz w:val="22"/>
          <w:szCs w:val="32"/>
          <w:lang w:eastAsia="en-US"/>
        </w:rPr>
        <w:t xml:space="preserve">blachy płaskie do 20 mm grubości, </w:t>
      </w:r>
    </w:p>
    <w:p w14:paraId="2EEF4E9E" w14:textId="77777777" w:rsidR="00E06C4B" w:rsidRPr="005B4F00" w:rsidRDefault="00E06C4B" w:rsidP="00E06C4B">
      <w:pPr>
        <w:pStyle w:val="Akapitzlist"/>
        <w:numPr>
          <w:ilvl w:val="0"/>
          <w:numId w:val="2"/>
        </w:numPr>
        <w:spacing w:before="120" w:after="120"/>
        <w:ind w:left="357" w:hanging="357"/>
        <w:rPr>
          <w:rFonts w:ascii="Arial" w:hAnsi="Arial" w:cs="Arial"/>
          <w:bCs/>
          <w:kern w:val="32"/>
          <w:sz w:val="22"/>
          <w:szCs w:val="32"/>
          <w:lang w:eastAsia="en-US"/>
        </w:rPr>
      </w:pPr>
      <w:r w:rsidRPr="005B4F00">
        <w:rPr>
          <w:rFonts w:ascii="Arial" w:hAnsi="Arial" w:cs="Arial"/>
          <w:bCs/>
          <w:kern w:val="32"/>
          <w:sz w:val="22"/>
          <w:szCs w:val="32"/>
          <w:lang w:eastAsia="en-US"/>
        </w:rPr>
        <w:t>kształtowniki do 200 mm i rury stalowe do Ø 160 ,</w:t>
      </w:r>
    </w:p>
    <w:p w14:paraId="2EEF4E9F" w14:textId="77777777" w:rsidR="00E06C4B" w:rsidRPr="005B4F00" w:rsidRDefault="00E06C4B" w:rsidP="00E06C4B">
      <w:pPr>
        <w:pStyle w:val="Akapitzlist"/>
        <w:numPr>
          <w:ilvl w:val="0"/>
          <w:numId w:val="2"/>
        </w:numPr>
        <w:spacing w:before="120" w:after="120"/>
        <w:ind w:left="357" w:hanging="357"/>
        <w:rPr>
          <w:rFonts w:ascii="Arial" w:hAnsi="Arial" w:cs="Arial"/>
          <w:bCs/>
          <w:kern w:val="32"/>
          <w:sz w:val="22"/>
          <w:szCs w:val="32"/>
          <w:lang w:eastAsia="en-US"/>
        </w:rPr>
      </w:pPr>
      <w:r w:rsidRPr="005B4F00">
        <w:rPr>
          <w:rFonts w:ascii="Arial" w:hAnsi="Arial" w:cs="Arial"/>
          <w:bCs/>
          <w:kern w:val="32"/>
          <w:sz w:val="22"/>
          <w:szCs w:val="32"/>
          <w:lang w:eastAsia="en-US"/>
        </w:rPr>
        <w:t>śruby i nakrętki typowe ze stali energetycznych i zwykłych,</w:t>
      </w:r>
    </w:p>
    <w:p w14:paraId="2EEF4EA0" w14:textId="77777777" w:rsidR="00E06C4B" w:rsidRPr="005B4F00" w:rsidRDefault="00E06C4B" w:rsidP="00E06C4B">
      <w:pPr>
        <w:pStyle w:val="Akapitzlist"/>
        <w:numPr>
          <w:ilvl w:val="0"/>
          <w:numId w:val="2"/>
        </w:numPr>
        <w:spacing w:before="120" w:after="120"/>
        <w:ind w:left="357" w:hanging="357"/>
        <w:rPr>
          <w:rFonts w:ascii="Arial" w:hAnsi="Arial" w:cs="Arial"/>
          <w:bCs/>
          <w:kern w:val="32"/>
          <w:sz w:val="22"/>
          <w:szCs w:val="32"/>
          <w:lang w:eastAsia="en-US"/>
        </w:rPr>
      </w:pPr>
      <w:r w:rsidRPr="005B4F00">
        <w:rPr>
          <w:rFonts w:ascii="Arial" w:hAnsi="Arial" w:cs="Arial"/>
          <w:bCs/>
          <w:kern w:val="32"/>
          <w:sz w:val="22"/>
          <w:szCs w:val="32"/>
          <w:lang w:eastAsia="en-US"/>
        </w:rPr>
        <w:t>zawory kulowe wodne do Ø 50,</w:t>
      </w:r>
    </w:p>
    <w:p w14:paraId="2EEF4EA1" w14:textId="77777777" w:rsidR="00E06C4B" w:rsidRPr="005B4F00" w:rsidRDefault="00E06C4B" w:rsidP="00E06C4B">
      <w:pPr>
        <w:pStyle w:val="Akapitzlist"/>
        <w:numPr>
          <w:ilvl w:val="0"/>
          <w:numId w:val="2"/>
        </w:numPr>
        <w:spacing w:before="120" w:after="120"/>
        <w:ind w:left="357" w:hanging="357"/>
        <w:rPr>
          <w:rFonts w:ascii="Arial" w:hAnsi="Arial" w:cs="Arial"/>
          <w:bCs/>
          <w:kern w:val="32"/>
          <w:sz w:val="22"/>
          <w:szCs w:val="32"/>
          <w:lang w:eastAsia="en-US"/>
        </w:rPr>
      </w:pPr>
      <w:r w:rsidRPr="005B4F00">
        <w:rPr>
          <w:rFonts w:ascii="Arial" w:hAnsi="Arial" w:cs="Arial"/>
          <w:bCs/>
          <w:kern w:val="32"/>
          <w:sz w:val="22"/>
          <w:szCs w:val="32"/>
          <w:lang w:eastAsia="en-US"/>
        </w:rPr>
        <w:t>zawory wodne do średnicy rurociągów Ø 50 mm,</w:t>
      </w:r>
    </w:p>
    <w:p w14:paraId="2EEF4EA2" w14:textId="77777777" w:rsidR="00E06C4B" w:rsidRPr="005B4F00" w:rsidRDefault="00E06C4B" w:rsidP="00E06C4B">
      <w:pPr>
        <w:pStyle w:val="Akapitzlist"/>
        <w:numPr>
          <w:ilvl w:val="0"/>
          <w:numId w:val="2"/>
        </w:numPr>
        <w:spacing w:before="120" w:after="120"/>
        <w:ind w:left="357" w:hanging="357"/>
        <w:rPr>
          <w:rFonts w:ascii="Arial" w:hAnsi="Arial" w:cs="Arial"/>
          <w:bCs/>
          <w:kern w:val="32"/>
          <w:sz w:val="22"/>
          <w:szCs w:val="32"/>
          <w:lang w:eastAsia="en-US"/>
        </w:rPr>
      </w:pPr>
      <w:r w:rsidRPr="005B4F00">
        <w:rPr>
          <w:rFonts w:ascii="Arial" w:hAnsi="Arial" w:cs="Arial"/>
          <w:bCs/>
          <w:kern w:val="32"/>
          <w:sz w:val="22"/>
          <w:szCs w:val="32"/>
          <w:lang w:eastAsia="en-US"/>
        </w:rPr>
        <w:t>szczeliwa do uszczelniania włazów młynów węglowych, wentylatorów, podgrzewaczy powietrza,</w:t>
      </w:r>
    </w:p>
    <w:p w14:paraId="2EEF4EA3" w14:textId="77777777" w:rsidR="00E06C4B" w:rsidRPr="005B4F00" w:rsidRDefault="00E06C4B" w:rsidP="00E06C4B">
      <w:pPr>
        <w:pStyle w:val="Akapitzlist"/>
        <w:numPr>
          <w:ilvl w:val="0"/>
          <w:numId w:val="2"/>
        </w:numPr>
        <w:spacing w:before="120" w:after="120"/>
        <w:ind w:left="357" w:hanging="357"/>
        <w:rPr>
          <w:rFonts w:ascii="Arial" w:hAnsi="Arial" w:cs="Arial"/>
          <w:bCs/>
          <w:kern w:val="32"/>
          <w:sz w:val="22"/>
          <w:szCs w:val="32"/>
          <w:lang w:eastAsia="en-US"/>
        </w:rPr>
      </w:pPr>
      <w:r w:rsidRPr="005B4F00">
        <w:rPr>
          <w:rFonts w:ascii="Arial" w:hAnsi="Arial" w:cs="Arial"/>
          <w:bCs/>
          <w:kern w:val="32"/>
          <w:sz w:val="22"/>
          <w:szCs w:val="32"/>
          <w:lang w:eastAsia="en-US"/>
        </w:rPr>
        <w:t xml:space="preserve">uszczelki grafitowe okuwane, spiralne do montażu orurowania regeneracji wysokoprężnej, niskoprężnej stacji zrzutowej, kołnierzy na połączenia </w:t>
      </w:r>
      <w:proofErr w:type="spellStart"/>
      <w:r w:rsidRPr="005B4F00">
        <w:rPr>
          <w:rFonts w:ascii="Arial" w:hAnsi="Arial" w:cs="Arial"/>
          <w:bCs/>
          <w:kern w:val="32"/>
          <w:sz w:val="22"/>
          <w:szCs w:val="32"/>
          <w:lang w:eastAsia="en-US"/>
        </w:rPr>
        <w:t>odsysań</w:t>
      </w:r>
      <w:proofErr w:type="spellEnd"/>
      <w:r w:rsidRPr="005B4F00">
        <w:rPr>
          <w:rFonts w:ascii="Arial" w:hAnsi="Arial" w:cs="Arial"/>
          <w:bCs/>
          <w:kern w:val="32"/>
          <w:sz w:val="22"/>
          <w:szCs w:val="32"/>
          <w:lang w:eastAsia="en-US"/>
        </w:rPr>
        <w:t xml:space="preserve"> z zaworów regulacyjnych.</w:t>
      </w:r>
    </w:p>
    <w:p w14:paraId="2EEF4EA4" w14:textId="77777777" w:rsidR="00E06C4B" w:rsidRPr="005B4F00" w:rsidRDefault="00E06C4B" w:rsidP="00E06C4B">
      <w:pPr>
        <w:pStyle w:val="Akapitzlist"/>
        <w:spacing w:line="360" w:lineRule="auto"/>
        <w:ind w:left="360"/>
        <w:rPr>
          <w:rFonts w:ascii="Arial" w:hAnsi="Arial" w:cs="Arial"/>
          <w:bCs/>
          <w:kern w:val="32"/>
          <w:sz w:val="22"/>
          <w:szCs w:val="32"/>
          <w:lang w:eastAsia="en-US"/>
        </w:rPr>
      </w:pPr>
    </w:p>
    <w:p w14:paraId="2EEF4EA5" w14:textId="77777777" w:rsidR="00E06C4B" w:rsidRPr="005B4F00" w:rsidRDefault="00E06C4B" w:rsidP="00E06C4B">
      <w:pPr>
        <w:pStyle w:val="Akapitzlist"/>
        <w:spacing w:line="360" w:lineRule="auto"/>
        <w:ind w:left="360"/>
        <w:rPr>
          <w:rFonts w:ascii="Arial" w:hAnsi="Arial" w:cs="Arial"/>
          <w:bCs/>
          <w:kern w:val="32"/>
          <w:sz w:val="22"/>
          <w:szCs w:val="32"/>
          <w:lang w:eastAsia="en-US"/>
        </w:rPr>
      </w:pPr>
      <w:r w:rsidRPr="005B4F00">
        <w:rPr>
          <w:rFonts w:ascii="Arial" w:hAnsi="Arial" w:cs="Arial"/>
          <w:bCs/>
          <w:kern w:val="32"/>
          <w:sz w:val="22"/>
          <w:szCs w:val="32"/>
          <w:lang w:eastAsia="en-US"/>
        </w:rPr>
        <w:t>Stan materiałów i części zamiennych utrzymywanych przez Kontrahenta na stanie magazynowym powinien być sukcesywnie uzupełniany, w miarę, jak „zerowane” stany magazynowe. Kontrahent będzie dostarczał uzgodnione materiały i części zamienne do regeneracji podzespołów lub całych urządzeń (kruszarki, przekładnie, wygarniacze itp.).</w:t>
      </w:r>
    </w:p>
    <w:p w14:paraId="2EEF4EA6" w14:textId="77777777" w:rsidR="00E142F5" w:rsidRDefault="00E142F5"/>
    <w:sectPr w:rsidR="00E142F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167381" w14:textId="77777777" w:rsidR="00073928" w:rsidRDefault="00073928" w:rsidP="00677851">
      <w:r>
        <w:separator/>
      </w:r>
    </w:p>
  </w:endnote>
  <w:endnote w:type="continuationSeparator" w:id="0">
    <w:p w14:paraId="46622103" w14:textId="77777777" w:rsidR="00073928" w:rsidRDefault="00073928" w:rsidP="00677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3DF93" w14:textId="77777777" w:rsidR="00073928" w:rsidRDefault="00073928" w:rsidP="00677851">
      <w:r>
        <w:separator/>
      </w:r>
    </w:p>
  </w:footnote>
  <w:footnote w:type="continuationSeparator" w:id="0">
    <w:p w14:paraId="1C638FDE" w14:textId="77777777" w:rsidR="00073928" w:rsidRDefault="00073928" w:rsidP="00677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F1E65F" w14:textId="221024EB" w:rsidR="00846C83" w:rsidRDefault="00846C83" w:rsidP="00846C83">
    <w:pPr>
      <w:pStyle w:val="Nagwek"/>
      <w:jc w:val="center"/>
      <w:rPr>
        <w:sz w:val="20"/>
        <w:szCs w:val="22"/>
      </w:rPr>
    </w:pPr>
    <w:r>
      <w:rPr>
        <w:sz w:val="20"/>
      </w:rPr>
      <w:t xml:space="preserve">„Utrzymanie i wykonanie remontów urządzeń cieplno-mechanicznych w Enea Elektrownia Połaniec S.A. w okresie </w:t>
    </w:r>
    <w:del w:id="1" w:author="Kosik Łukasz" w:date="2023-07-20T09:07:00Z">
      <w:r w:rsidDel="000B2E41">
        <w:rPr>
          <w:sz w:val="20"/>
        </w:rPr>
        <w:delText>35</w:delText>
      </w:r>
    </w:del>
    <w:ins w:id="2" w:author="Kosik Łukasz" w:date="2023-07-20T09:07:00Z">
      <w:r w:rsidR="000B2E41">
        <w:rPr>
          <w:sz w:val="20"/>
        </w:rPr>
        <w:t>24</w:t>
      </w:r>
    </w:ins>
    <w:r>
      <w:rPr>
        <w:sz w:val="20"/>
      </w:rPr>
      <w:t xml:space="preserve"> miesięcy ” Znak Sprawy </w:t>
    </w:r>
    <w:del w:id="3" w:author="Kosik Łukasz" w:date="2023-07-20T09:07:00Z">
      <w:r w:rsidDel="000B2E41">
        <w:rPr>
          <w:sz w:val="20"/>
        </w:rPr>
        <w:delText>FZ/PZP/6/2021</w:delText>
      </w:r>
    </w:del>
  </w:p>
  <w:p w14:paraId="17797E75" w14:textId="77777777" w:rsidR="00677851" w:rsidRDefault="006778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11DD6"/>
    <w:multiLevelType w:val="multilevel"/>
    <w:tmpl w:val="FD1A93A2"/>
    <w:lvl w:ilvl="0">
      <w:start w:val="1"/>
      <w:numFmt w:val="decimal"/>
      <w:pStyle w:val="Nagwek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9"/>
        </w:tabs>
        <w:ind w:left="709" w:hanging="709"/>
      </w:pPr>
      <w:rPr>
        <w:rFonts w:asciiTheme="minorHAnsi" w:hAnsiTheme="minorHAnsi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985"/>
        </w:tabs>
        <w:ind w:left="1985" w:hanging="709"/>
      </w:pPr>
      <w:rPr>
        <w:rFonts w:asciiTheme="minorHAnsi" w:hAnsiTheme="minorHAnsi" w:hint="default"/>
        <w:b w:val="0"/>
        <w:sz w:val="22"/>
        <w:szCs w:val="22"/>
        <w:lang w:val="pl-PL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2126"/>
        </w:tabs>
        <w:ind w:left="2126" w:hanging="708"/>
      </w:pPr>
      <w:rPr>
        <w:rFonts w:hint="default"/>
        <w:b w:val="0"/>
        <w:lang w:val="pl-PL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upperLetter"/>
      <w:pStyle w:val="Nagwek6"/>
      <w:lvlText w:val="(%6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bullet"/>
      <w:pStyle w:val="Nagwek7"/>
      <w:lvlText w:val="-"/>
      <w:lvlJc w:val="left"/>
      <w:pPr>
        <w:tabs>
          <w:tab w:val="num" w:pos="4253"/>
        </w:tabs>
        <w:ind w:left="4253" w:hanging="709"/>
      </w:pPr>
      <w:rPr>
        <w:rFonts w:ascii="Arial" w:hAnsi="Arial" w:hint="default"/>
      </w:rPr>
    </w:lvl>
    <w:lvl w:ilvl="7">
      <w:start w:val="1"/>
      <w:numFmt w:val="decimal"/>
      <w:lvlRestart w:val="0"/>
      <w:pStyle w:val="ScheduleNumberedSalans"/>
      <w:suff w:val="space"/>
      <w:lvlText w:val="Schedule 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pStyle w:val="ScheduleCrossreferenceSalans"/>
      <w:suff w:val="space"/>
      <w:lvlText w:val="Schedule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32D83CE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sik Łukasz">
    <w15:presenceInfo w15:providerId="AD" w15:userId="S-1-5-21-2434290323-1266694416-2256121832-731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26F"/>
    <w:rsid w:val="00001DF6"/>
    <w:rsid w:val="00073928"/>
    <w:rsid w:val="000B2E41"/>
    <w:rsid w:val="002D6B5F"/>
    <w:rsid w:val="00331220"/>
    <w:rsid w:val="003C261E"/>
    <w:rsid w:val="003D7981"/>
    <w:rsid w:val="00491AB0"/>
    <w:rsid w:val="00560BA8"/>
    <w:rsid w:val="00585DD0"/>
    <w:rsid w:val="005B4F00"/>
    <w:rsid w:val="0067426F"/>
    <w:rsid w:val="00677851"/>
    <w:rsid w:val="00692D51"/>
    <w:rsid w:val="00846C83"/>
    <w:rsid w:val="008C12A6"/>
    <w:rsid w:val="00A12433"/>
    <w:rsid w:val="00B960A6"/>
    <w:rsid w:val="00DF4C62"/>
    <w:rsid w:val="00E06C4B"/>
    <w:rsid w:val="00E142F5"/>
    <w:rsid w:val="00EA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F4E95"/>
  <w15:chartTrackingRefBased/>
  <w15:docId w15:val="{4154A04A-CBE3-47F1-B6BA-516E153F9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4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DF4C62"/>
    <w:pPr>
      <w:keepNext/>
      <w:numPr>
        <w:numId w:val="1"/>
      </w:numPr>
      <w:spacing w:before="120" w:after="120" w:line="288" w:lineRule="auto"/>
      <w:jc w:val="both"/>
      <w:outlineLvl w:val="0"/>
    </w:pPr>
    <w:rPr>
      <w:rFonts w:ascii="Arial" w:hAnsi="Arial" w:cs="Arial"/>
      <w:b/>
      <w:bCs/>
      <w:caps/>
      <w:kern w:val="32"/>
      <w:sz w:val="22"/>
      <w:szCs w:val="32"/>
      <w:lang w:val="en-US" w:eastAsia="en-US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Tekstpodstawowy"/>
    <w:link w:val="Nagwek2Znak"/>
    <w:qFormat/>
    <w:rsid w:val="00DF4C62"/>
    <w:pPr>
      <w:numPr>
        <w:ilvl w:val="1"/>
        <w:numId w:val="1"/>
      </w:numPr>
      <w:spacing w:before="120" w:after="120" w:line="288" w:lineRule="auto"/>
      <w:jc w:val="both"/>
      <w:outlineLvl w:val="1"/>
    </w:pPr>
    <w:rPr>
      <w:rFonts w:ascii="Arial" w:hAnsi="Arial"/>
      <w:bCs/>
      <w:iCs/>
      <w:kern w:val="20"/>
      <w:sz w:val="22"/>
      <w:szCs w:val="28"/>
      <w:lang w:val="en-US" w:eastAsia="en-US"/>
    </w:rPr>
  </w:style>
  <w:style w:type="paragraph" w:styleId="Nagwek3">
    <w:name w:val="heading 3"/>
    <w:basedOn w:val="Nagwek2"/>
    <w:next w:val="Tekstpodstawowy2"/>
    <w:link w:val="Nagwek3Znak"/>
    <w:qFormat/>
    <w:rsid w:val="00DF4C62"/>
    <w:pPr>
      <w:numPr>
        <w:ilvl w:val="2"/>
      </w:numPr>
      <w:outlineLvl w:val="2"/>
    </w:pPr>
    <w:rPr>
      <w:rFonts w:cs="Arial"/>
      <w:bCs w:val="0"/>
      <w:szCs w:val="26"/>
    </w:rPr>
  </w:style>
  <w:style w:type="paragraph" w:styleId="Nagwek4">
    <w:name w:val="heading 4"/>
    <w:aliases w:val="heading 4"/>
    <w:basedOn w:val="Nagwek3"/>
    <w:next w:val="Tekstpodstawowy3"/>
    <w:link w:val="Nagwek4Znak"/>
    <w:qFormat/>
    <w:rsid w:val="00DF4C62"/>
    <w:pPr>
      <w:numPr>
        <w:ilvl w:val="3"/>
      </w:numPr>
      <w:outlineLvl w:val="3"/>
    </w:pPr>
    <w:rPr>
      <w:bCs/>
      <w:szCs w:val="28"/>
    </w:rPr>
  </w:style>
  <w:style w:type="paragraph" w:styleId="Nagwek5">
    <w:name w:val="heading 5"/>
    <w:basedOn w:val="Nagwek4"/>
    <w:next w:val="Normalny"/>
    <w:link w:val="Nagwek5Znak"/>
    <w:qFormat/>
    <w:rsid w:val="00DF4C62"/>
    <w:pPr>
      <w:numPr>
        <w:ilvl w:val="4"/>
      </w:numPr>
      <w:outlineLvl w:val="4"/>
    </w:pPr>
    <w:rPr>
      <w:bCs w:val="0"/>
      <w:iCs w:val="0"/>
      <w:szCs w:val="26"/>
    </w:rPr>
  </w:style>
  <w:style w:type="paragraph" w:styleId="Nagwek6">
    <w:name w:val="heading 6"/>
    <w:basedOn w:val="Nagwek5"/>
    <w:next w:val="Normalny"/>
    <w:link w:val="Nagwek6Znak"/>
    <w:qFormat/>
    <w:rsid w:val="00DF4C62"/>
    <w:pPr>
      <w:numPr>
        <w:ilvl w:val="5"/>
      </w:numPr>
      <w:outlineLvl w:val="5"/>
    </w:pPr>
    <w:rPr>
      <w:bCs/>
      <w:szCs w:val="22"/>
    </w:rPr>
  </w:style>
  <w:style w:type="paragraph" w:styleId="Nagwek7">
    <w:name w:val="heading 7"/>
    <w:basedOn w:val="Nagwek6"/>
    <w:link w:val="Nagwek7Znak"/>
    <w:qFormat/>
    <w:rsid w:val="00DF4C62"/>
    <w:pPr>
      <w:numPr>
        <w:ilvl w:val="6"/>
      </w:numPr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F4C62"/>
    <w:rPr>
      <w:rFonts w:ascii="Arial" w:eastAsia="Times New Roman" w:hAnsi="Arial" w:cs="Arial"/>
      <w:b/>
      <w:bCs/>
      <w:caps/>
      <w:kern w:val="32"/>
      <w:szCs w:val="32"/>
      <w:lang w:val="en-US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DF4C62"/>
    <w:rPr>
      <w:rFonts w:ascii="Arial" w:eastAsia="Times New Roman" w:hAnsi="Arial" w:cs="Times New Roman"/>
      <w:bCs/>
      <w:iCs/>
      <w:kern w:val="20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rsid w:val="00DF4C62"/>
    <w:rPr>
      <w:rFonts w:ascii="Arial" w:eastAsia="Times New Roman" w:hAnsi="Arial" w:cs="Arial"/>
      <w:iCs/>
      <w:kern w:val="20"/>
      <w:szCs w:val="26"/>
      <w:lang w:val="en-US"/>
    </w:rPr>
  </w:style>
  <w:style w:type="character" w:customStyle="1" w:styleId="Nagwek4Znak">
    <w:name w:val="Nagłówek 4 Znak"/>
    <w:aliases w:val="heading 4 Znak"/>
    <w:basedOn w:val="Domylnaczcionkaakapitu"/>
    <w:link w:val="Nagwek4"/>
    <w:rsid w:val="00DF4C62"/>
    <w:rPr>
      <w:rFonts w:ascii="Arial" w:eastAsia="Times New Roman" w:hAnsi="Arial" w:cs="Arial"/>
      <w:bCs/>
      <w:iCs/>
      <w:kern w:val="20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DF4C62"/>
    <w:rPr>
      <w:rFonts w:ascii="Arial" w:eastAsia="Times New Roman" w:hAnsi="Arial" w:cs="Arial"/>
      <w:kern w:val="20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DF4C62"/>
    <w:rPr>
      <w:rFonts w:ascii="Arial" w:eastAsia="Times New Roman" w:hAnsi="Arial" w:cs="Arial"/>
      <w:bCs/>
      <w:kern w:val="20"/>
      <w:lang w:val="en-US"/>
    </w:rPr>
  </w:style>
  <w:style w:type="character" w:customStyle="1" w:styleId="Nagwek7Znak">
    <w:name w:val="Nagłówek 7 Znak"/>
    <w:basedOn w:val="Domylnaczcionkaakapitu"/>
    <w:link w:val="Nagwek7"/>
    <w:rsid w:val="00DF4C62"/>
    <w:rPr>
      <w:rFonts w:ascii="Arial" w:eastAsia="Times New Roman" w:hAnsi="Arial" w:cs="Arial"/>
      <w:bCs/>
      <w:kern w:val="20"/>
      <w:lang w:val="en-US"/>
    </w:rPr>
  </w:style>
  <w:style w:type="paragraph" w:customStyle="1" w:styleId="ScheduleCrossreferenceSalans">
    <w:name w:val="Schedule Crossreference Salans"/>
    <w:basedOn w:val="Normalny"/>
    <w:next w:val="Normalny"/>
    <w:rsid w:val="00DF4C62"/>
    <w:pPr>
      <w:pageBreakBefore/>
      <w:numPr>
        <w:ilvl w:val="8"/>
        <w:numId w:val="1"/>
      </w:numPr>
      <w:spacing w:before="120" w:after="480" w:line="288" w:lineRule="auto"/>
      <w:jc w:val="center"/>
      <w:outlineLvl w:val="0"/>
    </w:pPr>
    <w:rPr>
      <w:rFonts w:ascii="Arial" w:hAnsi="Arial"/>
      <w:b/>
      <w:caps/>
      <w:kern w:val="20"/>
      <w:sz w:val="22"/>
      <w:lang w:val="en-US" w:eastAsia="en-US"/>
    </w:rPr>
  </w:style>
  <w:style w:type="paragraph" w:customStyle="1" w:styleId="ScheduleNumberedSalans">
    <w:name w:val="Schedule Numbered Salans"/>
    <w:basedOn w:val="Normalny"/>
    <w:next w:val="Normalny"/>
    <w:rsid w:val="00DF4C62"/>
    <w:pPr>
      <w:pageBreakBefore/>
      <w:numPr>
        <w:ilvl w:val="7"/>
        <w:numId w:val="1"/>
      </w:numPr>
      <w:spacing w:before="120" w:after="480" w:line="288" w:lineRule="auto"/>
      <w:jc w:val="center"/>
      <w:outlineLvl w:val="0"/>
    </w:pPr>
    <w:rPr>
      <w:rFonts w:ascii="Arial" w:hAnsi="Arial"/>
      <w:b/>
      <w:caps/>
      <w:kern w:val="20"/>
      <w:sz w:val="22"/>
      <w:lang w:val="en-US"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DF4C62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locked/>
    <w:rsid w:val="00DF4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F4C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F4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F4C6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F4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F4C6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F4C6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778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778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78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78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4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43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3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C609B85A7E4146AA3B98324D58774F" ma:contentTypeVersion="0" ma:contentTypeDescription="Utwórz nowy dokument." ma:contentTypeScope="" ma:versionID="b4fe6b7695e21d85221a8307b3d6308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4DF553-2DDA-4617-B5D9-B2F2AC9F64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4A857A-0F31-4A9D-9244-7405E9E29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D92944-13B4-432D-A741-032A4CD715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 Energia Polska S.A.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Skorupa Zdzisław</dc:creator>
  <cp:keywords/>
  <dc:description/>
  <cp:lastModifiedBy>Kosik Łukasz</cp:lastModifiedBy>
  <cp:revision>2</cp:revision>
  <cp:lastPrinted>2019-04-03T05:18:00Z</cp:lastPrinted>
  <dcterms:created xsi:type="dcterms:W3CDTF">2025-03-20T10:47:00Z</dcterms:created>
  <dcterms:modified xsi:type="dcterms:W3CDTF">2025-03-20T10:47:00Z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0x01010055C609B85A7E4146AA3B98324D58774F</vt:lpwstr>
  </property>
</Properties>
</file>